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36" w:rsidRPr="008617EA" w:rsidRDefault="00C46F8A" w:rsidP="003A6736">
      <w:pPr>
        <w:rPr>
          <w:rFonts w:ascii="Arial" w:hAnsi="Arial" w:cs="Arial"/>
          <w:b/>
          <w:sz w:val="24"/>
          <w:szCs w:val="24"/>
        </w:rPr>
      </w:pPr>
      <w:r w:rsidRPr="000625F0">
        <w:rPr>
          <w:rFonts w:ascii="Arial" w:hAnsi="Arial" w:cs="Arial"/>
          <w:b/>
          <w:caps/>
          <w:sz w:val="24"/>
        </w:rPr>
        <w:t xml:space="preserve">Figura </w:t>
      </w:r>
      <w:proofErr w:type="gramStart"/>
      <w:r w:rsidRPr="000625F0">
        <w:rPr>
          <w:rFonts w:ascii="Arial" w:hAnsi="Arial" w:cs="Arial"/>
          <w:b/>
          <w:caps/>
          <w:sz w:val="24"/>
        </w:rPr>
        <w:t>5.1.1</w:t>
      </w:r>
      <w:ins w:id="0" w:author="Tancredo" w:date="2011-08-17T15:24:00Z">
        <w:r w:rsidR="00164739">
          <w:rPr>
            <w:rFonts w:ascii="Arial" w:hAnsi="Arial" w:cs="Arial"/>
            <w:b/>
            <w:caps/>
            <w:sz w:val="24"/>
          </w:rPr>
          <w:t>.</w:t>
        </w:r>
        <w:proofErr w:type="gramEnd"/>
        <w:r w:rsidR="00164739">
          <w:rPr>
            <w:rFonts w:ascii="Arial" w:hAnsi="Arial" w:cs="Arial"/>
            <w:b/>
            <w:caps/>
            <w:sz w:val="24"/>
          </w:rPr>
          <w:t>a</w:t>
        </w:r>
      </w:ins>
      <w:r w:rsidR="003A6736">
        <w:rPr>
          <w:rFonts w:ascii="Arial" w:hAnsi="Arial" w:cs="Arial"/>
          <w:b/>
          <w:caps/>
          <w:sz w:val="24"/>
        </w:rPr>
        <w:t xml:space="preserve"> // </w:t>
      </w:r>
      <w:del w:id="1" w:author="casa" w:date="2011-08-04T11:31:00Z">
        <w:r w:rsidR="003A6736" w:rsidRPr="008617EA" w:rsidDel="000A5D44">
          <w:rPr>
            <w:rFonts w:ascii="Arial" w:hAnsi="Arial" w:cs="Arial"/>
            <w:b/>
            <w:sz w:val="24"/>
            <w:szCs w:val="24"/>
          </w:rPr>
          <w:delText xml:space="preserve">Mapa de Localização das </w:delText>
        </w:r>
      </w:del>
      <w:r w:rsidR="003A6736" w:rsidRPr="008617EA">
        <w:rPr>
          <w:rFonts w:ascii="Arial" w:hAnsi="Arial" w:cs="Arial"/>
          <w:b/>
          <w:sz w:val="24"/>
          <w:szCs w:val="24"/>
        </w:rPr>
        <w:t xml:space="preserve">Linhas Existentes e Novas no Brasil </w:t>
      </w:r>
      <w:ins w:id="2" w:author="casa" w:date="2011-08-04T11:31:00Z">
        <w:r w:rsidR="000A5D44">
          <w:rPr>
            <w:rFonts w:ascii="Arial" w:hAnsi="Arial" w:cs="Arial"/>
            <w:b/>
            <w:sz w:val="24"/>
            <w:szCs w:val="24"/>
          </w:rPr>
          <w:t xml:space="preserve">– </w:t>
        </w:r>
      </w:ins>
      <w:del w:id="3" w:author="casa" w:date="2011-08-04T11:31:00Z">
        <w:r w:rsidR="003A6736" w:rsidRPr="008617EA" w:rsidDel="000A5D44">
          <w:rPr>
            <w:rFonts w:ascii="Arial" w:hAnsi="Arial" w:cs="Arial"/>
            <w:b/>
            <w:sz w:val="24"/>
            <w:szCs w:val="24"/>
          </w:rPr>
          <w:delText xml:space="preserve">do </w:delText>
        </w:r>
      </w:del>
      <w:r w:rsidR="003A6736" w:rsidRPr="008617EA">
        <w:rPr>
          <w:rFonts w:ascii="Arial" w:hAnsi="Arial" w:cs="Arial"/>
          <w:b/>
          <w:sz w:val="24"/>
          <w:szCs w:val="24"/>
        </w:rPr>
        <w:t xml:space="preserve">Corredor </w:t>
      </w:r>
      <w:proofErr w:type="spellStart"/>
      <w:r w:rsidR="003A6736" w:rsidRPr="008617EA">
        <w:rPr>
          <w:rFonts w:ascii="Arial" w:hAnsi="Arial" w:cs="Arial"/>
          <w:b/>
          <w:sz w:val="24"/>
          <w:szCs w:val="24"/>
        </w:rPr>
        <w:t>Bioceânico</w:t>
      </w:r>
      <w:proofErr w:type="spellEnd"/>
    </w:p>
    <w:p w:rsidR="00C46F8A" w:rsidRDefault="00C46F8A" w:rsidP="00C46F8A">
      <w:pPr>
        <w:contextualSpacing/>
        <w:rPr>
          <w:rFonts w:ascii="Arial" w:hAnsi="Arial" w:cs="Arial"/>
          <w:b/>
          <w:caps/>
          <w:sz w:val="24"/>
        </w:rPr>
      </w:pPr>
    </w:p>
    <w:p w:rsidR="00C46F8A" w:rsidRPr="000625F0" w:rsidRDefault="00C46F8A" w:rsidP="00C46F8A">
      <w:pPr>
        <w:contextualSpacing/>
        <w:rPr>
          <w:rFonts w:ascii="Arial" w:hAnsi="Arial" w:cs="Arial"/>
          <w:b/>
          <w:caps/>
          <w:sz w:val="24"/>
        </w:rPr>
      </w:pPr>
      <w:r>
        <w:rPr>
          <w:rFonts w:ascii="Arial" w:hAnsi="Arial" w:cs="Arial"/>
          <w:b/>
          <w:caps/>
          <w:noProof/>
          <w:sz w:val="24"/>
          <w:lang w:eastAsia="pt-BR"/>
        </w:rPr>
        <w:drawing>
          <wp:inline distT="0" distB="0" distL="0" distR="0">
            <wp:extent cx="7693228" cy="4313104"/>
            <wp:effectExtent l="19050" t="19050" r="22022" b="11246"/>
            <wp:docPr id="1" name="Imagem 2" descr="Descrição: Fi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Descrição: Fi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621" b="7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0020" cy="4311306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46F8A" w:rsidRPr="00D44374" w:rsidRDefault="00C46F8A" w:rsidP="00C46F8A">
      <w:pPr>
        <w:contextualSpacing/>
        <w:rPr>
          <w:rFonts w:ascii="Arial" w:hAnsi="Arial" w:cs="Arial"/>
          <w:sz w:val="24"/>
        </w:rPr>
      </w:pPr>
      <w:r w:rsidRPr="00C76A51">
        <w:rPr>
          <w:rFonts w:ascii="Arial" w:hAnsi="Arial" w:cs="Arial"/>
          <w:sz w:val="18"/>
        </w:rPr>
        <w:t xml:space="preserve">Fonte: </w:t>
      </w:r>
      <w:proofErr w:type="spellStart"/>
      <w:r w:rsidRPr="00C76A51">
        <w:rPr>
          <w:rFonts w:ascii="Arial" w:hAnsi="Arial" w:cs="Arial"/>
          <w:sz w:val="18"/>
        </w:rPr>
        <w:t>E</w:t>
      </w:r>
      <w:ins w:id="4" w:author="casa" w:date="2011-08-04T11:31:00Z">
        <w:r w:rsidR="000A5D44">
          <w:rPr>
            <w:rFonts w:ascii="Arial" w:hAnsi="Arial" w:cs="Arial"/>
            <w:sz w:val="18"/>
          </w:rPr>
          <w:t>nefer</w:t>
        </w:r>
      </w:ins>
      <w:proofErr w:type="spellEnd"/>
      <w:del w:id="5" w:author="casa" w:date="2011-08-04T11:31:00Z">
        <w:r w:rsidRPr="00C76A51" w:rsidDel="000A5D44">
          <w:rPr>
            <w:rFonts w:ascii="Arial" w:hAnsi="Arial" w:cs="Arial"/>
            <w:sz w:val="18"/>
          </w:rPr>
          <w:delText>N</w:delText>
        </w:r>
        <w:r w:rsidDel="000A5D44">
          <w:rPr>
            <w:rFonts w:ascii="Arial" w:hAnsi="Arial" w:cs="Arial"/>
            <w:sz w:val="18"/>
          </w:rPr>
          <w:delText>EFER</w:delText>
        </w:r>
      </w:del>
      <w:r>
        <w:rPr>
          <w:rFonts w:ascii="Arial" w:hAnsi="Arial" w:cs="Arial"/>
          <w:sz w:val="18"/>
        </w:rPr>
        <w:t xml:space="preserve"> </w:t>
      </w:r>
      <w:ins w:id="6" w:author="Tancredo" w:date="2011-08-16T15:57:00Z">
        <w:r w:rsidR="00BA7037">
          <w:rPr>
            <w:rFonts w:ascii="Arial" w:hAnsi="Arial" w:cs="Arial"/>
            <w:sz w:val="18"/>
          </w:rPr>
          <w:t xml:space="preserve">– </w:t>
        </w:r>
      </w:ins>
      <w:r>
        <w:rPr>
          <w:rFonts w:ascii="Arial" w:hAnsi="Arial" w:cs="Arial"/>
          <w:sz w:val="18"/>
        </w:rPr>
        <w:t>Consultoria</w:t>
      </w:r>
      <w:ins w:id="7" w:author="Tancredo" w:date="2011-08-16T15:57:00Z">
        <w:r w:rsidR="00BA7037">
          <w:rPr>
            <w:rFonts w:ascii="Arial" w:hAnsi="Arial" w:cs="Arial"/>
            <w:sz w:val="18"/>
          </w:rPr>
          <w:t>,</w:t>
        </w:r>
      </w:ins>
      <w:ins w:id="8" w:author="casa" w:date="2011-08-04T11:32:00Z">
        <w:del w:id="9" w:author="Tancredo" w:date="2011-08-16T15:58:00Z">
          <w:r w:rsidR="000A5D44" w:rsidDel="00BA7037">
            <w:rPr>
              <w:rFonts w:ascii="Arial" w:hAnsi="Arial" w:cs="Arial"/>
              <w:sz w:val="18"/>
            </w:rPr>
            <w:delText xml:space="preserve"> e</w:delText>
          </w:r>
        </w:del>
      </w:ins>
      <w:del w:id="10" w:author="Tancredo" w:date="2011-08-16T15:58:00Z">
        <w:r w:rsidDel="00BA7037">
          <w:rPr>
            <w:rFonts w:ascii="Arial" w:hAnsi="Arial" w:cs="Arial"/>
            <w:sz w:val="18"/>
          </w:rPr>
          <w:delText>,</w:delText>
        </w:r>
      </w:del>
      <w:r>
        <w:rPr>
          <w:rFonts w:ascii="Arial" w:hAnsi="Arial" w:cs="Arial"/>
          <w:sz w:val="18"/>
        </w:rPr>
        <w:t xml:space="preserve"> Projetos Ltda.</w:t>
      </w:r>
    </w:p>
    <w:p w:rsidR="008015A8" w:rsidRDefault="008015A8"/>
    <w:sectPr w:rsidR="008015A8" w:rsidSect="00C46F8A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characterSpacingControl w:val="doNotCompress"/>
  <w:compat/>
  <w:rsids>
    <w:rsidRoot w:val="00C46F8A"/>
    <w:rsid w:val="000A5D44"/>
    <w:rsid w:val="000E1FDB"/>
    <w:rsid w:val="00164739"/>
    <w:rsid w:val="003A6736"/>
    <w:rsid w:val="00613E1C"/>
    <w:rsid w:val="008015A8"/>
    <w:rsid w:val="009E57C6"/>
    <w:rsid w:val="00BA7037"/>
    <w:rsid w:val="00C46F8A"/>
    <w:rsid w:val="00C95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F8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46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6F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135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Tancredo</dc:creator>
  <cp:lastModifiedBy>Tancredo</cp:lastModifiedBy>
  <cp:revision>4</cp:revision>
  <dcterms:created xsi:type="dcterms:W3CDTF">2011-08-04T14:32:00Z</dcterms:created>
  <dcterms:modified xsi:type="dcterms:W3CDTF">2011-08-17T18:24:00Z</dcterms:modified>
</cp:coreProperties>
</file>